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200" w:rsidRPr="00592B8B" w:rsidRDefault="00523200" w:rsidP="00351E63">
      <w:pPr>
        <w:jc w:val="center"/>
        <w:rPr>
          <w:b/>
          <w:kern w:val="0"/>
        </w:rPr>
      </w:pPr>
      <w:bookmarkStart w:id="0" w:name="_GoBack"/>
      <w:bookmarkEnd w:id="0"/>
      <w:r w:rsidRPr="00592B8B">
        <w:rPr>
          <w:b/>
          <w:kern w:val="0"/>
        </w:rPr>
        <w:t xml:space="preserve">Enforcement Regulations for the Law Concerning Standardization and Proper Labeling of Agricultural and Forestry Products (Ministerial Ordinance of No.62 of June 9, 1950) </w:t>
      </w:r>
    </w:p>
    <w:p w:rsidR="00523200" w:rsidRPr="00351E63" w:rsidRDefault="00523200" w:rsidP="00351E63">
      <w:pPr>
        <w:jc w:val="center"/>
        <w:rPr>
          <w:b/>
          <w:kern w:val="0"/>
        </w:rPr>
      </w:pPr>
      <w:r w:rsidRPr="00351E63">
        <w:rPr>
          <w:b/>
          <w:kern w:val="0"/>
        </w:rPr>
        <w:t>(Provisional Translation)</w:t>
      </w:r>
    </w:p>
    <w:p w:rsidR="00523200" w:rsidRPr="00497920" w:rsidRDefault="00523200" w:rsidP="00351E63">
      <w:pPr>
        <w:jc w:val="right"/>
        <w:rPr>
          <w:kern w:val="0"/>
        </w:rPr>
      </w:pPr>
      <w:r w:rsidRPr="00515AB3">
        <w:rPr>
          <w:rFonts w:ascii="MS Mincho" w:hAnsi="MS Mincho" w:cs="MS Mincho" w:hint="eastAsia"/>
          <w:kern w:val="0"/>
        </w:rPr>
        <w:t>※</w:t>
      </w:r>
      <w:r>
        <w:t xml:space="preserve">Final Amendment: Ministry of Agriculture, </w:t>
      </w:r>
      <w:r>
        <w:br/>
        <w:t>Forestry and Fisheries Ordinance No. 19 of March 29, 2013)</w:t>
      </w:r>
    </w:p>
    <w:p w:rsidR="00523200" w:rsidRPr="00515AB3" w:rsidRDefault="00523200" w:rsidP="00C04B7A">
      <w:pPr>
        <w:rPr>
          <w:kern w:val="0"/>
        </w:rPr>
      </w:pPr>
    </w:p>
    <w:p w:rsidR="00523200" w:rsidRDefault="00523200" w:rsidP="000457D3">
      <w:pPr>
        <w:keepNext/>
        <w:keepLines/>
        <w:rPr>
          <w:kern w:val="0"/>
        </w:rPr>
      </w:pPr>
      <w:r w:rsidRPr="00515AB3">
        <w:rPr>
          <w:kern w:val="0"/>
        </w:rPr>
        <w:t xml:space="preserve"> (Country with a Grading System Equivalent to the Grading System under Japanese Agricultural Standards Concerning Specified Agricultural and Forestry Products)</w:t>
      </w:r>
    </w:p>
    <w:p w:rsidR="00523200" w:rsidRDefault="00523200" w:rsidP="00C04B7A">
      <w:pPr>
        <w:rPr>
          <w:kern w:val="0"/>
        </w:rPr>
      </w:pPr>
      <w:r w:rsidRPr="00C04B7A">
        <w:rPr>
          <w:b/>
          <w:kern w:val="0"/>
        </w:rPr>
        <w:t>Article 37</w:t>
      </w:r>
      <w:r>
        <w:rPr>
          <w:kern w:val="0"/>
        </w:rPr>
        <w:tab/>
      </w:r>
      <w:r w:rsidRPr="00515AB3">
        <w:rPr>
          <w:kern w:val="0"/>
        </w:rPr>
        <w:t xml:space="preserve">With respect to organic </w:t>
      </w:r>
      <w:r>
        <w:rPr>
          <w:kern w:val="0"/>
        </w:rPr>
        <w:t>plants</w:t>
      </w:r>
      <w:r w:rsidRPr="00515AB3">
        <w:rPr>
          <w:kern w:val="0"/>
        </w:rPr>
        <w:t xml:space="preserve"> and organic processed foods </w:t>
      </w:r>
      <w:r>
        <w:rPr>
          <w:kern w:val="0"/>
        </w:rPr>
        <w:t xml:space="preserve">of plant origin </w:t>
      </w:r>
      <w:r w:rsidRPr="00515AB3">
        <w:rPr>
          <w:kern w:val="0"/>
        </w:rPr>
        <w:t xml:space="preserve">pursuant to Article 40, Item </w:t>
      </w:r>
      <w:r>
        <w:rPr>
          <w:kern w:val="0"/>
        </w:rPr>
        <w:t>(</w:t>
      </w:r>
      <w:r w:rsidRPr="00515AB3">
        <w:rPr>
          <w:kern w:val="0"/>
        </w:rPr>
        <w:t>4</w:t>
      </w:r>
      <w:r>
        <w:rPr>
          <w:kern w:val="0"/>
        </w:rPr>
        <w:t>)</w:t>
      </w:r>
      <w:r w:rsidRPr="00515AB3">
        <w:rPr>
          <w:kern w:val="0"/>
        </w:rPr>
        <w:t xml:space="preserve">, the countries to be provided by the Ministerial Ordinance pursuant to Article 15-2, Paragraph 2 of the Law shall be </w:t>
      </w:r>
      <w:del w:id="1" w:author="農林水産省" w:date="2013-03-06T16:48:00Z">
        <w:r w:rsidRPr="00515AB3" w:rsidDel="00A84700">
          <w:rPr>
            <w:kern w:val="0"/>
          </w:rPr>
          <w:delText xml:space="preserve">Ireland, </w:delText>
        </w:r>
      </w:del>
      <w:r w:rsidRPr="00515AB3">
        <w:rPr>
          <w:kern w:val="0"/>
        </w:rPr>
        <w:t xml:space="preserve">the United States of America, </w:t>
      </w:r>
      <w:r>
        <w:t xml:space="preserve">Argentina, </w:t>
      </w:r>
      <w:del w:id="2" w:author="農林水産省" w:date="2013-03-06T16:51:00Z">
        <w:r w:rsidDel="00A84700">
          <w:delText xml:space="preserve">Italy, </w:delText>
        </w:r>
        <w:r w:rsidRPr="00515AB3" w:rsidDel="00A84700">
          <w:rPr>
            <w:kern w:val="0"/>
          </w:rPr>
          <w:delText xml:space="preserve">the United Kingdom, </w:delText>
        </w:r>
        <w:r w:rsidDel="00A84700">
          <w:delText>Estonia</w:delText>
        </w:r>
        <w:r w:rsidRPr="00515AB3" w:rsidDel="00A84700">
          <w:rPr>
            <w:kern w:val="0"/>
          </w:rPr>
          <w:delText xml:space="preserve">, </w:delText>
        </w:r>
      </w:del>
      <w:r w:rsidRPr="00515AB3">
        <w:rPr>
          <w:kern w:val="0"/>
        </w:rPr>
        <w:t xml:space="preserve">Australia, </w:t>
      </w:r>
      <w:del w:id="3" w:author="農林水産省" w:date="2013-03-06T16:51:00Z">
        <w:r w:rsidRPr="00515AB3" w:rsidDel="00A84700">
          <w:rPr>
            <w:kern w:val="0"/>
          </w:rPr>
          <w:delText xml:space="preserve">Austria, the Netherlands, </w:delText>
        </w:r>
        <w:r w:rsidDel="00A84700">
          <w:delText xml:space="preserve">Cyprus, </w:delText>
        </w:r>
        <w:r w:rsidRPr="00515AB3" w:rsidDel="00A84700">
          <w:rPr>
            <w:kern w:val="0"/>
          </w:rPr>
          <w:delText xml:space="preserve">Greece, </w:delText>
        </w:r>
      </w:del>
      <w:r w:rsidRPr="00515AB3">
        <w:rPr>
          <w:kern w:val="0"/>
        </w:rPr>
        <w:t xml:space="preserve">Switzerland, </w:t>
      </w:r>
      <w:del w:id="4" w:author="農林水産省" w:date="2013-03-06T16:51:00Z">
        <w:r w:rsidRPr="00515AB3" w:rsidDel="00A84700">
          <w:rPr>
            <w:kern w:val="0"/>
          </w:rPr>
          <w:delText xml:space="preserve">Sweden, Spain, </w:delText>
        </w:r>
        <w:r w:rsidDel="00A84700">
          <w:delText>Slovakia, Slovenia, the Czech Republic,</w:delText>
        </w:r>
        <w:r w:rsidRPr="00515AB3" w:rsidDel="00A84700">
          <w:rPr>
            <w:kern w:val="0"/>
          </w:rPr>
          <w:delText xml:space="preserve"> Denmark, Germany, </w:delText>
        </w:r>
      </w:del>
      <w:r>
        <w:t>New Zealand</w:t>
      </w:r>
      <w:del w:id="5" w:author="農林水産省" w:date="2013-03-06T16:51:00Z">
        <w:r w:rsidDel="00A84700">
          <w:delText>, Hungary,</w:delText>
        </w:r>
        <w:r w:rsidRPr="00515AB3" w:rsidDel="00A84700">
          <w:rPr>
            <w:kern w:val="0"/>
          </w:rPr>
          <w:delText xml:space="preserve"> Finland, France, </w:delText>
        </w:r>
        <w:r w:rsidDel="00A84700">
          <w:delText>Bulgaria</w:delText>
        </w:r>
        <w:r w:rsidRPr="00515AB3" w:rsidDel="00A84700">
          <w:rPr>
            <w:kern w:val="0"/>
          </w:rPr>
          <w:delText xml:space="preserve">, Belgium, </w:delText>
        </w:r>
        <w:r w:rsidDel="00A84700">
          <w:delText>Poland,</w:delText>
        </w:r>
        <w:r w:rsidRPr="00515AB3" w:rsidDel="00A84700">
          <w:rPr>
            <w:kern w:val="0"/>
          </w:rPr>
          <w:delText xml:space="preserve"> Portugal, </w:delText>
        </w:r>
        <w:r w:rsidRPr="008E3858" w:rsidDel="00A84700">
          <w:delText>Malta, Latvia, Lithuania, Romania and</w:delText>
        </w:r>
        <w:r w:rsidRPr="00515AB3" w:rsidDel="00A84700">
          <w:rPr>
            <w:kern w:val="0"/>
          </w:rPr>
          <w:delText xml:space="preserve"> Luxembourg</w:delText>
        </w:r>
      </w:del>
      <w:ins w:id="6" w:author="農林水産省" w:date="2013-03-06T16:51:00Z">
        <w:r>
          <w:rPr>
            <w:kern w:val="0"/>
          </w:rPr>
          <w:t xml:space="preserve"> and </w:t>
        </w:r>
      </w:ins>
      <w:ins w:id="7" w:author="農林水産省" w:date="2013-03-06T16:53:00Z">
        <w:r>
          <w:rPr>
            <w:kern w:val="0"/>
          </w:rPr>
          <w:t>member states</w:t>
        </w:r>
      </w:ins>
      <w:ins w:id="8" w:author="農林水産省" w:date="2013-03-06T16:57:00Z">
        <w:r>
          <w:rPr>
            <w:kern w:val="0"/>
          </w:rPr>
          <w:t xml:space="preserve"> of the European Union</w:t>
        </w:r>
      </w:ins>
      <w:r w:rsidRPr="00515AB3">
        <w:rPr>
          <w:kern w:val="0"/>
        </w:rPr>
        <w:t>.</w:t>
      </w:r>
    </w:p>
    <w:p w:rsidR="00523200" w:rsidRDefault="00523200" w:rsidP="00C04B7A">
      <w:pPr>
        <w:rPr>
          <w:kern w:val="0"/>
        </w:rPr>
      </w:pPr>
    </w:p>
    <w:p w:rsidR="00523200" w:rsidRPr="00F71891" w:rsidRDefault="00523200" w:rsidP="00351E63">
      <w:pPr>
        <w:rPr>
          <w:kern w:val="0"/>
        </w:rPr>
      </w:pPr>
    </w:p>
    <w:sectPr w:rsidR="00523200" w:rsidRPr="00F71891" w:rsidSect="00351E63">
      <w:footerReference w:type="even" r:id="rId8"/>
      <w:footerReference w:type="default" r:id="rId9"/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200" w:rsidRDefault="00523200">
      <w:r>
        <w:separator/>
      </w:r>
    </w:p>
  </w:endnote>
  <w:endnote w:type="continuationSeparator" w:id="0">
    <w:p w:rsidR="00523200" w:rsidRDefault="00523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200" w:rsidRDefault="00523200" w:rsidP="00C8521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23200" w:rsidRDefault="00523200" w:rsidP="00351E6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200" w:rsidRDefault="00523200" w:rsidP="00C8521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535B">
      <w:rPr>
        <w:rStyle w:val="PageNumber"/>
        <w:noProof/>
      </w:rPr>
      <w:t>1</w:t>
    </w:r>
    <w:r>
      <w:rPr>
        <w:rStyle w:val="PageNumber"/>
      </w:rPr>
      <w:fldChar w:fldCharType="end"/>
    </w:r>
  </w:p>
  <w:p w:rsidR="00523200" w:rsidRDefault="00523200" w:rsidP="00351E6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200" w:rsidRDefault="00523200">
      <w:r>
        <w:separator/>
      </w:r>
    </w:p>
  </w:footnote>
  <w:footnote w:type="continuationSeparator" w:id="0">
    <w:p w:rsidR="00523200" w:rsidRDefault="00523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354E1E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>
    <w:nsid w:val="FFFFFF7D"/>
    <w:multiLevelType w:val="singleLevel"/>
    <w:tmpl w:val="3A1E213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>
    <w:nsid w:val="FFFFFF7E"/>
    <w:multiLevelType w:val="singleLevel"/>
    <w:tmpl w:val="32D80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>
    <w:nsid w:val="FFFFFF7F"/>
    <w:multiLevelType w:val="singleLevel"/>
    <w:tmpl w:val="9D2C4F94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>
    <w:nsid w:val="FFFFFF80"/>
    <w:multiLevelType w:val="singleLevel"/>
    <w:tmpl w:val="5D54D062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42BEC08C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63506D2E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E8F21B7A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7B446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6588DB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1134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497920"/>
    <w:rsid w:val="00001446"/>
    <w:rsid w:val="00002E0D"/>
    <w:rsid w:val="000163FF"/>
    <w:rsid w:val="00025431"/>
    <w:rsid w:val="000340E7"/>
    <w:rsid w:val="000457D3"/>
    <w:rsid w:val="00057BA4"/>
    <w:rsid w:val="000A5D7A"/>
    <w:rsid w:val="000A62CB"/>
    <w:rsid w:val="000B033B"/>
    <w:rsid w:val="000C7C2C"/>
    <w:rsid w:val="000E0D3C"/>
    <w:rsid w:val="000E1B69"/>
    <w:rsid w:val="000E481B"/>
    <w:rsid w:val="00115226"/>
    <w:rsid w:val="001272F1"/>
    <w:rsid w:val="00134D32"/>
    <w:rsid w:val="0014676A"/>
    <w:rsid w:val="0015108D"/>
    <w:rsid w:val="001D212D"/>
    <w:rsid w:val="00223531"/>
    <w:rsid w:val="002267CE"/>
    <w:rsid w:val="00253F3E"/>
    <w:rsid w:val="002931E4"/>
    <w:rsid w:val="00294E27"/>
    <w:rsid w:val="002961AA"/>
    <w:rsid w:val="00297DD2"/>
    <w:rsid w:val="002F2F32"/>
    <w:rsid w:val="002F4A1C"/>
    <w:rsid w:val="003237FE"/>
    <w:rsid w:val="00327F89"/>
    <w:rsid w:val="00341E7A"/>
    <w:rsid w:val="00351E63"/>
    <w:rsid w:val="00371239"/>
    <w:rsid w:val="003C27FD"/>
    <w:rsid w:val="003D4E9C"/>
    <w:rsid w:val="003D6238"/>
    <w:rsid w:val="0040329C"/>
    <w:rsid w:val="0041474B"/>
    <w:rsid w:val="00443918"/>
    <w:rsid w:val="00467AE5"/>
    <w:rsid w:val="00486781"/>
    <w:rsid w:val="00497920"/>
    <w:rsid w:val="004C1F9C"/>
    <w:rsid w:val="004E0577"/>
    <w:rsid w:val="005114B3"/>
    <w:rsid w:val="00515AB3"/>
    <w:rsid w:val="00523200"/>
    <w:rsid w:val="0057239E"/>
    <w:rsid w:val="00574056"/>
    <w:rsid w:val="00575BF5"/>
    <w:rsid w:val="00592B8B"/>
    <w:rsid w:val="005933DF"/>
    <w:rsid w:val="005D2E67"/>
    <w:rsid w:val="005D4D95"/>
    <w:rsid w:val="00650A33"/>
    <w:rsid w:val="006552A1"/>
    <w:rsid w:val="00661418"/>
    <w:rsid w:val="006B6F08"/>
    <w:rsid w:val="006C334D"/>
    <w:rsid w:val="006C4D8A"/>
    <w:rsid w:val="006D117A"/>
    <w:rsid w:val="006E39ED"/>
    <w:rsid w:val="006E7BD8"/>
    <w:rsid w:val="00701ED1"/>
    <w:rsid w:val="00721552"/>
    <w:rsid w:val="007A7E41"/>
    <w:rsid w:val="007B14BE"/>
    <w:rsid w:val="007F476A"/>
    <w:rsid w:val="008021DD"/>
    <w:rsid w:val="008368A6"/>
    <w:rsid w:val="0087687F"/>
    <w:rsid w:val="008B1761"/>
    <w:rsid w:val="008C6893"/>
    <w:rsid w:val="008D4CE0"/>
    <w:rsid w:val="008E3562"/>
    <w:rsid w:val="008E3858"/>
    <w:rsid w:val="00932B2D"/>
    <w:rsid w:val="0094460E"/>
    <w:rsid w:val="00967318"/>
    <w:rsid w:val="009B7CFA"/>
    <w:rsid w:val="009C43A1"/>
    <w:rsid w:val="009F3A9C"/>
    <w:rsid w:val="00A145E8"/>
    <w:rsid w:val="00A5542E"/>
    <w:rsid w:val="00A57801"/>
    <w:rsid w:val="00A61D65"/>
    <w:rsid w:val="00A84700"/>
    <w:rsid w:val="00AA5CA0"/>
    <w:rsid w:val="00AB6D26"/>
    <w:rsid w:val="00B427C4"/>
    <w:rsid w:val="00B95EB8"/>
    <w:rsid w:val="00BA574B"/>
    <w:rsid w:val="00BE45A7"/>
    <w:rsid w:val="00C04B7A"/>
    <w:rsid w:val="00C5490F"/>
    <w:rsid w:val="00C76DA0"/>
    <w:rsid w:val="00C8521F"/>
    <w:rsid w:val="00D21A96"/>
    <w:rsid w:val="00D47338"/>
    <w:rsid w:val="00D73AE6"/>
    <w:rsid w:val="00D73B5E"/>
    <w:rsid w:val="00D91257"/>
    <w:rsid w:val="00EB486E"/>
    <w:rsid w:val="00EF535B"/>
    <w:rsid w:val="00F443A0"/>
    <w:rsid w:val="00F71891"/>
    <w:rsid w:val="00F91850"/>
    <w:rsid w:val="00FE3150"/>
    <w:rsid w:val="00F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MS Mincho" w:hAnsi="Century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E63"/>
    <w:pPr>
      <w:widowControl w:val="0"/>
      <w:spacing w:line="320" w:lineRule="atLeast"/>
      <w:jc w:val="both"/>
    </w:pPr>
    <w:rPr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497920"/>
    <w:pPr>
      <w:widowControl w:val="0"/>
      <w:autoSpaceDE w:val="0"/>
      <w:autoSpaceDN w:val="0"/>
      <w:adjustRightInd w:val="0"/>
    </w:pPr>
    <w:rPr>
      <w:rFonts w:cs="Century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351E63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A5CA0"/>
    <w:rPr>
      <w:rFonts w:cs="Times New Roman"/>
    </w:rPr>
  </w:style>
  <w:style w:type="character" w:styleId="PageNumber">
    <w:name w:val="page number"/>
    <w:basedOn w:val="DefaultParagraphFont"/>
    <w:uiPriority w:val="99"/>
    <w:rsid w:val="00351E63"/>
    <w:rPr>
      <w:rFonts w:cs="Times New Roman"/>
    </w:rPr>
  </w:style>
  <w:style w:type="character" w:styleId="LineNumber">
    <w:name w:val="line number"/>
    <w:basedOn w:val="DefaultParagraphFont"/>
    <w:uiPriority w:val="99"/>
    <w:rsid w:val="00351E63"/>
    <w:rPr>
      <w:rFonts w:cs="Times New Roman"/>
    </w:rPr>
  </w:style>
  <w:style w:type="paragraph" w:customStyle="1" w:styleId="1">
    <w:name w:val="[1]"/>
    <w:basedOn w:val="Normal"/>
    <w:uiPriority w:val="99"/>
    <w:rsid w:val="003237FE"/>
    <w:pPr>
      <w:ind w:left="426" w:hanging="426"/>
    </w:pPr>
    <w:rPr>
      <w:kern w:val="0"/>
    </w:rPr>
  </w:style>
  <w:style w:type="paragraph" w:customStyle="1" w:styleId="2">
    <w:name w:val="2."/>
    <w:basedOn w:val="1"/>
    <w:uiPriority w:val="99"/>
    <w:rsid w:val="003237FE"/>
    <w:pPr>
      <w:ind w:hanging="284"/>
    </w:pPr>
  </w:style>
  <w:style w:type="paragraph" w:customStyle="1" w:styleId="10">
    <w:name w:val="1."/>
    <w:basedOn w:val="2"/>
    <w:uiPriority w:val="99"/>
    <w:rsid w:val="008B1761"/>
    <w:pPr>
      <w:tabs>
        <w:tab w:val="left" w:pos="426"/>
      </w:tabs>
      <w:ind w:left="0" w:firstLine="0"/>
    </w:pPr>
  </w:style>
  <w:style w:type="paragraph" w:customStyle="1" w:styleId="a">
    <w:name w:val="(a)"/>
    <w:basedOn w:val="Normal"/>
    <w:uiPriority w:val="99"/>
    <w:rsid w:val="008B1761"/>
    <w:pPr>
      <w:ind w:left="851" w:hanging="425"/>
    </w:pPr>
  </w:style>
  <w:style w:type="paragraph" w:customStyle="1" w:styleId="11">
    <w:name w:val="(1)"/>
    <w:basedOn w:val="a"/>
    <w:uiPriority w:val="99"/>
    <w:rsid w:val="007F476A"/>
    <w:pPr>
      <w:ind w:left="1276"/>
    </w:pPr>
    <w:rPr>
      <w:kern w:val="0"/>
    </w:rPr>
  </w:style>
  <w:style w:type="table" w:styleId="TableGrid">
    <w:name w:val="Table Grid"/>
    <w:basedOn w:val="TableNormal"/>
    <w:uiPriority w:val="99"/>
    <w:locked/>
    <w:rsid w:val="00002E0D"/>
    <w:pPr>
      <w:widowControl w:val="0"/>
      <w:spacing w:line="320" w:lineRule="atLeast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7239E"/>
    <w:pPr>
      <w:spacing w:line="240" w:lineRule="auto"/>
    </w:pPr>
    <w:rPr>
      <w:rFonts w:ascii="Arial" w:eastAsia="MS Gothic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239E"/>
    <w:rPr>
      <w:rFonts w:ascii="Arial" w:eastAsia="MS Gothic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MS Mincho" w:hAnsi="Century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E63"/>
    <w:pPr>
      <w:widowControl w:val="0"/>
      <w:spacing w:line="320" w:lineRule="atLeast"/>
      <w:jc w:val="both"/>
    </w:pPr>
    <w:rPr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497920"/>
    <w:pPr>
      <w:widowControl w:val="0"/>
      <w:autoSpaceDE w:val="0"/>
      <w:autoSpaceDN w:val="0"/>
      <w:adjustRightInd w:val="0"/>
    </w:pPr>
    <w:rPr>
      <w:rFonts w:cs="Century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351E63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A5CA0"/>
    <w:rPr>
      <w:rFonts w:cs="Times New Roman"/>
    </w:rPr>
  </w:style>
  <w:style w:type="character" w:styleId="PageNumber">
    <w:name w:val="page number"/>
    <w:basedOn w:val="DefaultParagraphFont"/>
    <w:uiPriority w:val="99"/>
    <w:rsid w:val="00351E63"/>
    <w:rPr>
      <w:rFonts w:cs="Times New Roman"/>
    </w:rPr>
  </w:style>
  <w:style w:type="character" w:styleId="LineNumber">
    <w:name w:val="line number"/>
    <w:basedOn w:val="DefaultParagraphFont"/>
    <w:uiPriority w:val="99"/>
    <w:rsid w:val="00351E63"/>
    <w:rPr>
      <w:rFonts w:cs="Times New Roman"/>
    </w:rPr>
  </w:style>
  <w:style w:type="paragraph" w:customStyle="1" w:styleId="1">
    <w:name w:val="[1]"/>
    <w:basedOn w:val="Normal"/>
    <w:uiPriority w:val="99"/>
    <w:rsid w:val="003237FE"/>
    <w:pPr>
      <w:ind w:left="426" w:hanging="426"/>
    </w:pPr>
    <w:rPr>
      <w:kern w:val="0"/>
    </w:rPr>
  </w:style>
  <w:style w:type="paragraph" w:customStyle="1" w:styleId="2">
    <w:name w:val="2."/>
    <w:basedOn w:val="1"/>
    <w:uiPriority w:val="99"/>
    <w:rsid w:val="003237FE"/>
    <w:pPr>
      <w:ind w:hanging="284"/>
    </w:pPr>
  </w:style>
  <w:style w:type="paragraph" w:customStyle="1" w:styleId="10">
    <w:name w:val="1."/>
    <w:basedOn w:val="2"/>
    <w:uiPriority w:val="99"/>
    <w:rsid w:val="008B1761"/>
    <w:pPr>
      <w:tabs>
        <w:tab w:val="left" w:pos="426"/>
      </w:tabs>
      <w:ind w:left="0" w:firstLine="0"/>
    </w:pPr>
  </w:style>
  <w:style w:type="paragraph" w:customStyle="1" w:styleId="a">
    <w:name w:val="(a)"/>
    <w:basedOn w:val="Normal"/>
    <w:uiPriority w:val="99"/>
    <w:rsid w:val="008B1761"/>
    <w:pPr>
      <w:ind w:left="851" w:hanging="425"/>
    </w:pPr>
  </w:style>
  <w:style w:type="paragraph" w:customStyle="1" w:styleId="11">
    <w:name w:val="(1)"/>
    <w:basedOn w:val="a"/>
    <w:uiPriority w:val="99"/>
    <w:rsid w:val="007F476A"/>
    <w:pPr>
      <w:ind w:left="1276"/>
    </w:pPr>
    <w:rPr>
      <w:kern w:val="0"/>
    </w:rPr>
  </w:style>
  <w:style w:type="table" w:styleId="TableGrid">
    <w:name w:val="Table Grid"/>
    <w:basedOn w:val="TableNormal"/>
    <w:uiPriority w:val="99"/>
    <w:locked/>
    <w:rsid w:val="00002E0D"/>
    <w:pPr>
      <w:widowControl w:val="0"/>
      <w:spacing w:line="320" w:lineRule="atLeast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7239E"/>
    <w:pPr>
      <w:spacing w:line="240" w:lineRule="auto"/>
    </w:pPr>
    <w:rPr>
      <w:rFonts w:ascii="Arial" w:eastAsia="MS Gothic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239E"/>
    <w:rPr>
      <w:rFonts w:ascii="Arial" w:eastAsia="MS Gothic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932</Characters>
  <Application>Microsoft Office Word</Application>
  <DocSecurity>4</DocSecurity>
  <Lines>19</Lines>
  <Paragraphs>7</Paragraphs>
  <ScaleCrop>false</ScaleCrop>
  <Company>Hewlett-Packard Company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Enforcement Ordinance of the Law Concerning Standardization and Proper Labeling of Agricultural and Forestry Products (Government Ordinance No</dc:title>
  <dc:creator>KanakoYokomizo</dc:creator>
  <cp:lastModifiedBy>GERSTGRASSER Christina (AGRI)</cp:lastModifiedBy>
  <cp:revision>2</cp:revision>
  <cp:lastPrinted>2012-08-22T12:42:00Z</cp:lastPrinted>
  <dcterms:created xsi:type="dcterms:W3CDTF">2013-04-05T12:02:00Z</dcterms:created>
  <dcterms:modified xsi:type="dcterms:W3CDTF">2013-04-05T12:02:00Z</dcterms:modified>
</cp:coreProperties>
</file>